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picture</w:t>
      </w:r>
      <w:r>
        <w:t xml:space="preserve"> </w:t>
      </w:r>
      <w:r>
        <w:drawing>
          <wp:inline>
            <wp:extent cx="812800" cy="812800"/>
            <wp:effectExtent b="0" l="0" r="0" t="0"/>
            <wp:docPr descr="This one is green and looks like Sideshow Bob." title="First identicon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is an identicon.</w:t>
      </w:r>
    </w:p>
    <w:p>
      <w:pPr>
        <w:pStyle w:val="BodyText"/>
      </w:pPr>
      <w:r>
        <w:t xml:space="preserve">Here is</w:t>
      </w:r>
      <w:r>
        <w:t xml:space="preserve"> </w:t>
      </w:r>
      <w:hyperlink r:id="rId21">
        <w:r>
          <w:rPr>
            <w:rStyle w:val="Hyperlink"/>
          </w:rPr>
          <w:t xml:space="preserve">one</w:t>
        </w:r>
        <w:r>
          <w:rPr>
            <w:rStyle w:val="Hyperlink"/>
          </w:rPr>
          <w:t xml:space="preserve"> </w:t>
        </w:r>
        <w:r>
          <w:drawing>
            <wp:inline>
              <wp:extent cx="812800" cy="812800"/>
              <wp:effectExtent b="0" l="0" r="0" t="0"/>
              <wp:docPr descr="This one is reddish, and looks like a heart that has leaked out." title="Second identicon" id="1" name="Picture"/>
              <a:graphic>
                <a:graphicData uri="http://schemas.openxmlformats.org/drawingml/2006/picture">
                  <pic:pic>
                    <pic:nvPicPr>
                      <pic:cNvPr descr="lalune.jpg" id="0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2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2800" cy="81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that</w:t>
        </w:r>
      </w:hyperlink>
      <w:r>
        <w:t xml:space="preserve"> </w:t>
      </w:r>
      <w:r>
        <w:t xml:space="preserve">links.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Relationship Type="http://schemas.openxmlformats.org/officeDocument/2006/relationships/hyperlink" Id="rId21" Target="http://www.google.com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www.goog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